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87099" w14:textId="601182AD" w:rsidR="00027C0A" w:rsidRPr="00AE724F" w:rsidRDefault="00027C0A" w:rsidP="00027C0A">
      <w:pPr>
        <w:pStyle w:val="StileTitolocopertinaCrenatura16pt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 xml:space="preserve">ALLEGATO </w:t>
      </w:r>
      <w:r w:rsidR="002834F2">
        <w:rPr>
          <w:rFonts w:ascii="Arial" w:hAnsi="Arial" w:cs="Arial"/>
          <w:sz w:val="20"/>
          <w:szCs w:val="20"/>
        </w:rPr>
        <w:t>10</w:t>
      </w:r>
    </w:p>
    <w:p w14:paraId="56F45687" w14:textId="77777777" w:rsidR="00027C0A" w:rsidRPr="00AE724F" w:rsidRDefault="00027C0A" w:rsidP="00027C0A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 xml:space="preserve">FACSIMILE DICHIARAZIONI DI CUI AL DPCM 187/1991  </w:t>
      </w:r>
    </w:p>
    <w:p w14:paraId="76A854AD" w14:textId="77777777" w:rsidR="00027C0A" w:rsidRPr="00AE724F" w:rsidRDefault="00027C0A" w:rsidP="00027C0A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>RILASCIATo ANCHE AI SENSI DEGLI ARTT. 46 E 47 DEL D.P.R. 445/2000</w:t>
      </w:r>
    </w:p>
    <w:p w14:paraId="32C576AC" w14:textId="77777777" w:rsidR="00027C0A" w:rsidRPr="00AE724F" w:rsidRDefault="00027C0A" w:rsidP="00027C0A">
      <w:pPr>
        <w:rPr>
          <w:rStyle w:val="Grassettocorsivo"/>
          <w:rFonts w:ascii="Arial" w:hAnsi="Arial" w:cs="Arial"/>
        </w:rPr>
      </w:pPr>
      <w:r w:rsidRPr="00AE724F">
        <w:rPr>
          <w:rStyle w:val="Grassettocorsivo"/>
          <w:rFonts w:ascii="Arial" w:hAnsi="Arial" w:cs="Arial"/>
        </w:rPr>
        <w:t>(Non è ammessa la sostituzione dei certificati e delle dichiarazioni con fotocopie e duplicati non autenticati nelle forme previste dagli articoli 18 e 19 del D.P.R. n. 445/2000)</w:t>
      </w:r>
    </w:p>
    <w:p w14:paraId="5C6667D8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5FAAAE9F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31F9EBD8" w14:textId="77777777" w:rsidR="00027C0A" w:rsidRPr="00AE724F" w:rsidRDefault="00027C0A" w:rsidP="00027C0A">
      <w:pPr>
        <w:spacing w:line="360" w:lineRule="auto"/>
        <w:outlineLvl w:val="0"/>
        <w:rPr>
          <w:rStyle w:val="Grassettocorsivo"/>
          <w:rFonts w:ascii="Arial" w:hAnsi="Arial" w:cs="Arial"/>
        </w:rPr>
      </w:pPr>
      <w:r w:rsidRPr="00AE724F">
        <w:rPr>
          <w:rFonts w:ascii="Arial" w:hAnsi="Arial" w:cs="Arial"/>
          <w:b/>
          <w:bCs/>
          <w:caps/>
          <w:color w:val="0000FF"/>
          <w:kern w:val="32"/>
        </w:rPr>
        <w:br w:type="page"/>
      </w:r>
      <w:r w:rsidRPr="00AE724F">
        <w:rPr>
          <w:rStyle w:val="Grassettocorsivo"/>
          <w:rFonts w:ascii="Arial" w:hAnsi="Arial" w:cs="Arial"/>
        </w:rPr>
        <w:lastRenderedPageBreak/>
        <w:t>Facsimile</w:t>
      </w:r>
    </w:p>
    <w:p w14:paraId="5BD98E64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Spett.le</w:t>
      </w:r>
    </w:p>
    <w:p w14:paraId="443872C3" w14:textId="77777777" w:rsidR="00027C0A" w:rsidRPr="00AE724F" w:rsidRDefault="00027C0A" w:rsidP="00027C0A">
      <w:pPr>
        <w:pStyle w:val="Intestazione"/>
        <w:rPr>
          <w:rFonts w:ascii="Arial" w:hAnsi="Arial" w:cs="Arial"/>
          <w:b/>
          <w:bCs/>
          <w:sz w:val="20"/>
        </w:rPr>
      </w:pPr>
      <w:r w:rsidRPr="00AE724F">
        <w:rPr>
          <w:rFonts w:ascii="Arial" w:hAnsi="Arial" w:cs="Arial"/>
          <w:b/>
          <w:bCs/>
          <w:sz w:val="20"/>
        </w:rPr>
        <w:t>Consip S.p.A.</w:t>
      </w:r>
    </w:p>
    <w:p w14:paraId="449773EA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Via Isonzo, 19/E</w:t>
      </w:r>
    </w:p>
    <w:p w14:paraId="0146A005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00198 ROMA</w:t>
      </w:r>
    </w:p>
    <w:p w14:paraId="0D758249" w14:textId="77777777" w:rsidR="00027C0A" w:rsidRPr="00AE724F" w:rsidRDefault="00027C0A" w:rsidP="00027C0A">
      <w:pPr>
        <w:spacing w:line="360" w:lineRule="auto"/>
        <w:rPr>
          <w:rFonts w:ascii="Arial" w:hAnsi="Arial" w:cs="Arial"/>
        </w:rPr>
      </w:pPr>
    </w:p>
    <w:p w14:paraId="7013F346" w14:textId="77777777" w:rsidR="00027C0A" w:rsidRPr="00AE724F" w:rsidRDefault="00027C0A" w:rsidP="00027C0A">
      <w:pPr>
        <w:rPr>
          <w:rFonts w:ascii="Arial" w:hAnsi="Arial" w:cs="Arial"/>
          <w:b/>
        </w:rPr>
      </w:pPr>
      <w:r w:rsidRPr="00AE724F">
        <w:rPr>
          <w:rFonts w:ascii="Arial" w:hAnsi="Arial" w:cs="Arial"/>
          <w:b/>
        </w:rPr>
        <w:t xml:space="preserve">DICHIARAZIONI DI CUI AL DPCM 187/1991 </w:t>
      </w:r>
    </w:p>
    <w:p w14:paraId="4868B815" w14:textId="12B34D9A" w:rsidR="00027C0A" w:rsidRPr="00AE724F" w:rsidRDefault="00027C0A" w:rsidP="00FD606B">
      <w:pPr>
        <w:jc w:val="both"/>
        <w:rPr>
          <w:rStyle w:val="BLOCKBOLD"/>
          <w:rFonts w:ascii="Arial" w:hAnsi="Arial" w:cs="Arial"/>
          <w:color w:val="0000FF"/>
        </w:rPr>
      </w:pPr>
      <w:r w:rsidRPr="00AE724F">
        <w:rPr>
          <w:rFonts w:ascii="Arial" w:hAnsi="Arial" w:cs="Arial"/>
          <w:b/>
        </w:rPr>
        <w:t xml:space="preserve">ANCHE AI SENSI DEGLI ARTT. 46 E 47 DEL D.P.R. 445/2000 </w:t>
      </w:r>
      <w:r w:rsidRPr="00AE724F">
        <w:rPr>
          <w:rStyle w:val="BLOCKBOLD"/>
          <w:rFonts w:ascii="Arial" w:hAnsi="Arial" w:cs="Arial"/>
        </w:rPr>
        <w:t xml:space="preserve">PER LA GARA </w:t>
      </w:r>
      <w:r w:rsidR="002834F2" w:rsidRPr="002834F2">
        <w:rPr>
          <w:rStyle w:val="BLOCKBOLD"/>
          <w:rFonts w:ascii="Arial" w:hAnsi="Arial" w:cs="Arial"/>
        </w:rPr>
        <w:t>a procedura aperta per l’affidamento di un accordo quadro avente ad oggetto la fornitura, messa in esercizio e manutenzione di centrali telefoniche e di prodotti, e servizi connessi per le pubbliche amministrazioni</w:t>
      </w:r>
      <w:r w:rsidR="00504934">
        <w:rPr>
          <w:rStyle w:val="BLOCKBOLD"/>
          <w:rFonts w:ascii="Arial" w:hAnsi="Arial" w:cs="Arial"/>
        </w:rPr>
        <w:t xml:space="preserve"> </w:t>
      </w:r>
      <w:r w:rsidR="002834F2" w:rsidRPr="002834F2">
        <w:rPr>
          <w:rStyle w:val="BLOCKBOLD"/>
          <w:rFonts w:ascii="Arial" w:hAnsi="Arial" w:cs="Arial"/>
        </w:rPr>
        <w:t>– ID 2857</w:t>
      </w:r>
    </w:p>
    <w:p w14:paraId="746AD238" w14:textId="77777777" w:rsidR="00027C0A" w:rsidRPr="00AE724F" w:rsidRDefault="00027C0A" w:rsidP="00027C0A">
      <w:pPr>
        <w:spacing w:line="360" w:lineRule="auto"/>
        <w:rPr>
          <w:rFonts w:ascii="Arial" w:hAnsi="Arial" w:cs="Arial"/>
        </w:rPr>
      </w:pPr>
    </w:p>
    <w:p w14:paraId="410FB152" w14:textId="77777777" w:rsidR="00027C0A" w:rsidRPr="00AE724F" w:rsidRDefault="00027C0A" w:rsidP="00FD606B">
      <w:pPr>
        <w:jc w:val="both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12125DC0" w14:textId="77777777" w:rsidR="00027C0A" w:rsidRPr="00AE724F" w:rsidRDefault="00027C0A" w:rsidP="00FD606B">
      <w:pPr>
        <w:jc w:val="both"/>
        <w:rPr>
          <w:rFonts w:ascii="Arial" w:hAnsi="Arial" w:cs="Arial"/>
        </w:rPr>
      </w:pPr>
      <w:r w:rsidRPr="00AE724F">
        <w:rPr>
          <w:rFonts w:ascii="Arial" w:hAnsi="Arial" w:cs="Arial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65A342C0" w14:textId="77777777" w:rsidR="00027C0A" w:rsidRPr="00AE724F" w:rsidRDefault="00027C0A" w:rsidP="00FD606B">
      <w:pPr>
        <w:spacing w:before="240" w:after="240"/>
        <w:jc w:val="center"/>
        <w:rPr>
          <w:rStyle w:val="BLOCKBOLD"/>
          <w:rFonts w:ascii="Arial" w:hAnsi="Arial" w:cs="Arial"/>
        </w:rPr>
      </w:pPr>
      <w:r w:rsidRPr="00AE724F">
        <w:rPr>
          <w:rStyle w:val="BLOCKBOLD"/>
          <w:rFonts w:ascii="Arial" w:hAnsi="Arial" w:cs="Arial"/>
        </w:rPr>
        <w:t xml:space="preserve">DICHIARA </w:t>
      </w:r>
    </w:p>
    <w:p w14:paraId="43449BD6" w14:textId="77777777" w:rsidR="00027C0A" w:rsidRPr="00AE724F" w:rsidRDefault="00027C0A" w:rsidP="00FD606B">
      <w:pPr>
        <w:jc w:val="both"/>
        <w:rPr>
          <w:rStyle w:val="BLOCKBOLD"/>
          <w:rFonts w:ascii="Arial" w:hAnsi="Arial" w:cs="Arial"/>
          <w:b w:val="0"/>
          <w:caps w:val="0"/>
        </w:rPr>
      </w:pPr>
      <w:r w:rsidRPr="00AE724F">
        <w:rPr>
          <w:rFonts w:ascii="Arial" w:hAnsi="Arial" w:cs="Arial"/>
        </w:rPr>
        <w:t>che sulla base delle risultanze del libro dei soci, delle comunicazioni ricevute e di qualsiasi altro dato a propria disposizione:</w:t>
      </w:r>
    </w:p>
    <w:p w14:paraId="3A1B43A6" w14:textId="77777777" w:rsidR="00027C0A" w:rsidRPr="00AE724F" w:rsidRDefault="00027C0A" w:rsidP="00495544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figurano i soci sottoelencati, titolari delle azioni/quote di capitale riportate a fianco di ciascuno di essi:</w:t>
      </w:r>
    </w:p>
    <w:p w14:paraId="42FF0827" w14:textId="77777777" w:rsidR="00027C0A" w:rsidRPr="00AE724F" w:rsidRDefault="00027C0A" w:rsidP="00FD606B">
      <w:pPr>
        <w:pStyle w:val="Corpodeltesto2"/>
        <w:jc w:val="both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4CE899A2" w14:textId="77777777" w:rsidR="00027C0A" w:rsidRPr="00AE724F" w:rsidRDefault="00027C0A" w:rsidP="00FD606B">
      <w:pPr>
        <w:pStyle w:val="Corpodeltesto2"/>
        <w:jc w:val="both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125AB10C" w14:textId="77777777" w:rsidR="00027C0A" w:rsidRPr="00AE724F" w:rsidRDefault="00027C0A" w:rsidP="00FD606B">
      <w:pPr>
        <w:pStyle w:val="Corpodeltesto2"/>
        <w:jc w:val="both"/>
        <w:rPr>
          <w:rFonts w:ascii="Arial" w:hAnsi="Arial" w:cs="Arial"/>
        </w:rPr>
      </w:pPr>
      <w:r w:rsidRPr="00AE724F">
        <w:rPr>
          <w:rFonts w:ascii="Arial" w:hAnsi="Arial" w:cs="Arial"/>
        </w:rPr>
        <w:t>________________</w:t>
      </w:r>
    </w:p>
    <w:p w14:paraId="3C46E0FE" w14:textId="77777777" w:rsidR="00027C0A" w:rsidRPr="00AE724F" w:rsidRDefault="00027C0A" w:rsidP="00FD606B">
      <w:pPr>
        <w:pStyle w:val="Corpodeltesto2"/>
        <w:spacing w:after="0"/>
        <w:jc w:val="both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totale         100 % </w:t>
      </w:r>
    </w:p>
    <w:p w14:paraId="06323CA1" w14:textId="77777777" w:rsidR="00027C0A" w:rsidRPr="00AE724F" w:rsidRDefault="00027C0A" w:rsidP="00495544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504CA37C" w14:textId="77777777" w:rsidR="00027C0A" w:rsidRPr="00AE724F" w:rsidRDefault="00027C0A" w:rsidP="0049554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</w:p>
    <w:p w14:paraId="2728B253" w14:textId="77777777" w:rsidR="00027C0A" w:rsidRPr="00AE724F" w:rsidRDefault="00027C0A" w:rsidP="0049554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  <w:r w:rsidRPr="00AE724F" w:rsidDel="003407C8">
        <w:rPr>
          <w:rFonts w:ascii="Arial" w:hAnsi="Arial" w:cs="Arial"/>
          <w:szCs w:val="20"/>
        </w:rPr>
        <w:t xml:space="preserve"> </w:t>
      </w:r>
      <w:r w:rsidRPr="00AE724F">
        <w:rPr>
          <w:rFonts w:ascii="Arial" w:hAnsi="Arial" w:cs="Arial"/>
          <w:szCs w:val="20"/>
        </w:rPr>
        <w:t xml:space="preserve">(oppure) </w:t>
      </w:r>
    </w:p>
    <w:p w14:paraId="5F4DF1AB" w14:textId="77777777" w:rsidR="00027C0A" w:rsidRPr="00AE724F" w:rsidRDefault="00027C0A" w:rsidP="00495544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4C3D0CF4" w14:textId="77777777" w:rsidR="00027C0A" w:rsidRPr="00AE724F" w:rsidRDefault="00027C0A" w:rsidP="00495544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14:paraId="5D26D2B1" w14:textId="77777777" w:rsidR="00027C0A" w:rsidRPr="00AE724F" w:rsidRDefault="00027C0A" w:rsidP="0049554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356DB947" w14:textId="77777777" w:rsidR="00027C0A" w:rsidRPr="00AE724F" w:rsidRDefault="00027C0A" w:rsidP="0049554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4D699EA0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 xml:space="preserve">(oppure) </w:t>
      </w:r>
    </w:p>
    <w:p w14:paraId="67F7450D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lastRenderedPageBreak/>
        <w:t xml:space="preserve">nelle assemblee societarie svoltesi nell’ultimo anno non è stato esercitato alcun diritto di voto in base a procura irrevocabile o in base ad un titolo equivalente che ne legittimava l’esercizio; </w:t>
      </w:r>
    </w:p>
    <w:p w14:paraId="1420F744" w14:textId="03B4D9AD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4FBAA2A0" w14:textId="77777777" w:rsidR="00027C0A" w:rsidRPr="00AE724F" w:rsidRDefault="00027C0A" w:rsidP="00027C0A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45FDB36F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>______, li _________________</w:t>
      </w:r>
    </w:p>
    <w:p w14:paraId="30D984F6" w14:textId="77777777" w:rsidR="00027C0A" w:rsidRPr="00AE724F" w:rsidRDefault="00027C0A" w:rsidP="00027C0A">
      <w:pPr>
        <w:ind w:left="540"/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</w:t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Firma</w:t>
      </w:r>
    </w:p>
    <w:p w14:paraId="23CEB0D4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_______________</w:t>
      </w:r>
    </w:p>
    <w:p w14:paraId="4B62783A" w14:textId="77777777" w:rsidR="00027C0A" w:rsidRPr="00AE724F" w:rsidRDefault="00027C0A" w:rsidP="00027C0A">
      <w:pPr>
        <w:ind w:left="4956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 (firmato digitalmente) </w:t>
      </w:r>
    </w:p>
    <w:p w14:paraId="1BAB204A" w14:textId="77777777" w:rsidR="00027C0A" w:rsidRPr="00AE724F" w:rsidRDefault="00027C0A" w:rsidP="00027C0A">
      <w:pPr>
        <w:rPr>
          <w:rFonts w:ascii="Arial" w:hAnsi="Arial" w:cs="Arial"/>
        </w:rPr>
      </w:pPr>
    </w:p>
    <w:p w14:paraId="0F027AD9" w14:textId="77777777" w:rsidR="00027C0A" w:rsidRPr="00AE724F" w:rsidRDefault="00027C0A" w:rsidP="00027C0A">
      <w:pPr>
        <w:rPr>
          <w:rFonts w:ascii="Arial" w:hAnsi="Arial" w:cs="Arial"/>
        </w:rPr>
      </w:pPr>
    </w:p>
    <w:p w14:paraId="79B592BA" w14:textId="77777777" w:rsidR="001105D3" w:rsidRPr="00AE724F" w:rsidRDefault="001105D3" w:rsidP="00027C0A">
      <w:pPr>
        <w:rPr>
          <w:rFonts w:ascii="Arial" w:hAnsi="Arial" w:cs="Arial"/>
        </w:rPr>
      </w:pPr>
    </w:p>
    <w:sectPr w:rsidR="001105D3" w:rsidRPr="00AE724F" w:rsidSect="001A64E4">
      <w:headerReference w:type="default" r:id="rId10"/>
      <w:footerReference w:type="default" r:id="rId11"/>
      <w:headerReference w:type="first" r:id="rId12"/>
      <w:footerReference w:type="first" r:id="rId13"/>
      <w:pgSz w:w="11909" w:h="16834" w:code="9"/>
      <w:pgMar w:top="2268" w:right="1134" w:bottom="1985" w:left="226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C6E914" w14:textId="77777777" w:rsidR="005E6CF9" w:rsidRDefault="005E6CF9" w:rsidP="00992129">
      <w:r>
        <w:separator/>
      </w:r>
    </w:p>
  </w:endnote>
  <w:endnote w:type="continuationSeparator" w:id="0">
    <w:p w14:paraId="5851CDF4" w14:textId="77777777" w:rsidR="005E6CF9" w:rsidRDefault="005E6CF9" w:rsidP="00992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22C33" w14:textId="77777777" w:rsidR="00A62BDB" w:rsidRPr="00A62BDB" w:rsidRDefault="00A62BDB" w:rsidP="00A62BDB">
    <w:pPr>
      <w:pStyle w:val="Pidipagina"/>
      <w:rPr>
        <w:ins w:id="1" w:author="Autore"/>
        <w:rFonts w:ascii="Arial" w:hAnsi="Arial" w:cs="Arial"/>
        <w:bCs/>
        <w:i/>
        <w:iCs/>
        <w:sz w:val="16"/>
        <w:szCs w:val="16"/>
      </w:rPr>
    </w:pPr>
    <w:ins w:id="2" w:author="Autore">
      <w:r w:rsidRPr="00A62BDB">
        <w:rPr>
          <w:rFonts w:ascii="Arial" w:hAnsi="Arial" w:cs="Arial"/>
          <w:bCs/>
          <w:i/>
          <w:iCs/>
          <w:sz w:val="16"/>
          <w:szCs w:val="16"/>
        </w:rPr>
        <w:t>Moduli di dichiarazione - Gara a procedura aperta per l’affidamento di un accordo quadro avente ad oggetto la fornitura, messa in esercizio e manutenzione di centrali telefoniche e di prodotti, e servizi connessi per le pubbliche amministrazioni – ID 2857.</w:t>
      </w:r>
    </w:ins>
  </w:p>
  <w:p w14:paraId="4D05014A" w14:textId="678C215E" w:rsidR="00FD606B" w:rsidDel="00A62BDB" w:rsidRDefault="00FD606B" w:rsidP="00B76613">
    <w:pPr>
      <w:pStyle w:val="CLASSIFICAZIONEBODY4"/>
      <w:pBdr>
        <w:top w:val="single" w:sz="4" w:space="1" w:color="auto"/>
      </w:pBdr>
      <w:spacing w:after="0"/>
      <w:rPr>
        <w:del w:id="3" w:author="Autore"/>
        <w:rFonts w:ascii="Arial" w:hAnsi="Arial" w:cs="Arial"/>
        <w:b w:val="0"/>
        <w:bCs/>
        <w:i/>
        <w:iCs/>
        <w:sz w:val="16"/>
        <w:szCs w:val="16"/>
      </w:rPr>
    </w:pPr>
    <w:del w:id="4" w:author="Autore">
      <w:r w:rsidRPr="00FD606B" w:rsidDel="00A62BDB">
        <w:rPr>
          <w:rFonts w:ascii="Arial" w:hAnsi="Arial" w:cs="Arial"/>
          <w:b w:val="0"/>
          <w:bCs/>
          <w:i/>
          <w:iCs/>
          <w:sz w:val="16"/>
          <w:szCs w:val="16"/>
        </w:rPr>
        <w:delText>Classificazione Consip: Ambito Pubblico</w:delText>
      </w:r>
    </w:del>
  </w:p>
  <w:p w14:paraId="11949BDE" w14:textId="7EAE15D3" w:rsidR="002834F2" w:rsidDel="00A62BDB" w:rsidRDefault="002834F2" w:rsidP="00B76613">
    <w:pPr>
      <w:pStyle w:val="CLASSIFICAZIONEBODY4"/>
      <w:pBdr>
        <w:top w:val="single" w:sz="4" w:space="1" w:color="auto"/>
      </w:pBdr>
      <w:spacing w:after="0"/>
      <w:rPr>
        <w:del w:id="5" w:author="Autore"/>
        <w:rFonts w:ascii="Arial" w:eastAsia="Times New Roman" w:hAnsi="Arial" w:cs="Arial"/>
        <w:b w:val="0"/>
        <w:bCs/>
        <w:color w:val="auto"/>
        <w:kern w:val="2"/>
        <w:sz w:val="16"/>
        <w:szCs w:val="16"/>
        <w:lang w:eastAsia="it-IT"/>
      </w:rPr>
    </w:pPr>
    <w:del w:id="6" w:author="Autore">
      <w:r w:rsidRPr="002834F2" w:rsidDel="00A62BDB">
        <w:rPr>
          <w:rFonts w:ascii="Arial" w:eastAsia="Times New Roman" w:hAnsi="Arial" w:cs="Arial"/>
          <w:b w:val="0"/>
          <w:bCs/>
          <w:color w:val="auto"/>
          <w:kern w:val="2"/>
          <w:sz w:val="16"/>
          <w:szCs w:val="16"/>
          <w:lang w:eastAsia="it-IT"/>
        </w:rPr>
        <w:delText>Gara a procedura aperta per l’affidamento di un accordo quadro avente ad oggetto la fornitura, messa in esercizio e manutenzione di centrali telefoniche e di prodotti, e servizi connessi per le pubbliche amministrazioni – ID 2857</w:delText>
      </w:r>
      <w:r w:rsidDel="00A62BDB">
        <w:rPr>
          <w:rFonts w:ascii="Arial" w:eastAsia="Times New Roman" w:hAnsi="Arial" w:cs="Arial"/>
          <w:b w:val="0"/>
          <w:bCs/>
          <w:color w:val="auto"/>
          <w:kern w:val="2"/>
          <w:sz w:val="16"/>
          <w:szCs w:val="16"/>
          <w:lang w:eastAsia="it-IT"/>
        </w:rPr>
        <w:delText>.</w:delText>
      </w:r>
    </w:del>
  </w:p>
  <w:p w14:paraId="3009C26D" w14:textId="3ED31FA7" w:rsidR="002834F2" w:rsidRPr="00C35FDB" w:rsidDel="00A62BDB" w:rsidRDefault="002834F2" w:rsidP="00B76613">
    <w:pPr>
      <w:pStyle w:val="CLASSIFICAZIONEBODY4"/>
      <w:pBdr>
        <w:top w:val="single" w:sz="4" w:space="1" w:color="auto"/>
      </w:pBdr>
      <w:spacing w:after="0"/>
      <w:rPr>
        <w:del w:id="7" w:author="Autore"/>
        <w:rFonts w:ascii="Arial" w:eastAsia="Times New Roman" w:hAnsi="Arial" w:cs="Arial"/>
        <w:b w:val="0"/>
        <w:bCs/>
        <w:color w:val="auto"/>
        <w:kern w:val="2"/>
        <w:sz w:val="16"/>
        <w:szCs w:val="16"/>
        <w:lang w:eastAsia="it-IT"/>
      </w:rPr>
    </w:pPr>
    <w:del w:id="8" w:author="Autore">
      <w:r w:rsidDel="00A62BDB">
        <w:rPr>
          <w:rFonts w:ascii="Arial" w:eastAsia="Times New Roman" w:hAnsi="Arial" w:cs="Arial"/>
          <w:b w:val="0"/>
          <w:bCs/>
          <w:color w:val="auto"/>
          <w:kern w:val="2"/>
          <w:sz w:val="16"/>
          <w:szCs w:val="16"/>
          <w:lang w:eastAsia="it-IT"/>
        </w:rPr>
        <w:delText>Allegato 10 – Dichiarazioni DPCM 187/1991</w:delText>
      </w:r>
    </w:del>
  </w:p>
  <w:p w14:paraId="5BC88391" w14:textId="02DDF70B" w:rsidR="00B76613" w:rsidRDefault="00B76613" w:rsidP="00B76613">
    <w:pPr>
      <w:pStyle w:val="Pidipagina"/>
    </w:pPr>
    <w:r w:rsidRPr="00B76613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</w:t>
    </w:r>
    <w:sdt>
      <w:sdtPr>
        <w:rPr>
          <w:rFonts w:ascii="Arial" w:hAnsi="Arial" w:cs="Arial"/>
          <w:sz w:val="16"/>
          <w:szCs w:val="16"/>
        </w:rPr>
        <w:id w:val="-1366743157"/>
        <w:docPartObj>
          <w:docPartGallery w:val="Page Numbers (Bottom of Page)"/>
          <w:docPartUnique/>
        </w:docPartObj>
      </w:sdtPr>
      <w:sdtContent>
        <w:r w:rsidRPr="00B76613">
          <w:rPr>
            <w:rFonts w:ascii="Arial" w:hAnsi="Arial" w:cs="Arial"/>
            <w:sz w:val="16"/>
            <w:szCs w:val="16"/>
          </w:rPr>
          <w:fldChar w:fldCharType="begin"/>
        </w:r>
        <w:r w:rsidRPr="00B76613">
          <w:rPr>
            <w:rFonts w:ascii="Arial" w:hAnsi="Arial" w:cs="Arial"/>
            <w:sz w:val="16"/>
            <w:szCs w:val="16"/>
          </w:rPr>
          <w:instrText>PAGE   \* MERGEFORMAT</w:instrText>
        </w:r>
        <w:r w:rsidRPr="00B76613">
          <w:rPr>
            <w:rFonts w:ascii="Arial" w:hAnsi="Arial" w:cs="Arial"/>
            <w:sz w:val="16"/>
            <w:szCs w:val="16"/>
          </w:rPr>
          <w:fldChar w:fldCharType="separate"/>
        </w:r>
        <w:r w:rsidRPr="00B76613">
          <w:rPr>
            <w:rFonts w:ascii="Arial" w:hAnsi="Arial" w:cs="Arial"/>
            <w:sz w:val="16"/>
            <w:szCs w:val="16"/>
          </w:rPr>
          <w:t>2</w:t>
        </w:r>
        <w:r w:rsidRPr="00B76613">
          <w:rPr>
            <w:rFonts w:ascii="Arial" w:hAnsi="Arial" w:cs="Arial"/>
            <w:sz w:val="16"/>
            <w:szCs w:val="16"/>
          </w:rPr>
          <w:fldChar w:fldCharType="end"/>
        </w:r>
      </w:sdtContent>
    </w:sdt>
    <w:r w:rsidRPr="00B76613">
      <w:rPr>
        <w:rFonts w:ascii="Arial" w:hAnsi="Arial" w:cs="Arial"/>
        <w:sz w:val="16"/>
        <w:szCs w:val="16"/>
      </w:rPr>
      <w:t xml:space="preserve"> di</w:t>
    </w:r>
    <w:r>
      <w:rPr>
        <w:rFonts w:ascii="Arial" w:hAnsi="Arial" w:cs="Arial"/>
        <w:sz w:val="16"/>
        <w:szCs w:val="16"/>
      </w:rPr>
      <w:t xml:space="preserve"> </w: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begin"/>
    </w:r>
    <w:r w:rsidR="00FC2193" w:rsidRPr="009A00EA">
      <w:rPr>
        <w:rFonts w:ascii="Arial" w:hAnsi="Arial" w:cs="Arial"/>
        <w:noProof/>
        <w:kern w:val="2"/>
        <w:sz w:val="18"/>
        <w:szCs w:val="16"/>
      </w:rPr>
      <w:instrText xml:space="preserve"> NUMPAGES </w:instrTex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separate"/>
    </w:r>
    <w:r w:rsidR="00FC2193">
      <w:rPr>
        <w:rFonts w:ascii="Arial" w:hAnsi="Arial" w:cs="Arial"/>
        <w:noProof/>
        <w:kern w:val="2"/>
        <w:sz w:val="18"/>
        <w:szCs w:val="16"/>
      </w:rPr>
      <w:t>20</w: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end"/>
    </w:r>
  </w:p>
  <w:p w14:paraId="2AF188F8" w14:textId="366C3063" w:rsidR="00B76613" w:rsidRPr="00C35FDB" w:rsidRDefault="00B76613" w:rsidP="00B76613">
    <w:pPr>
      <w:pStyle w:val="Pidipagina"/>
      <w:rPr>
        <w:rFonts w:ascii="Arial" w:hAnsi="Arial" w:cs="Arial"/>
        <w:sz w:val="16"/>
        <w:szCs w:val="16"/>
      </w:rPr>
    </w:pPr>
  </w:p>
  <w:p w14:paraId="09029274" w14:textId="166CA575" w:rsidR="00347B8C" w:rsidRPr="00992129" w:rsidRDefault="00347B8C" w:rsidP="00AE724F">
    <w:pPr>
      <w:widowControl w:val="0"/>
      <w:tabs>
        <w:tab w:val="left" w:pos="0"/>
        <w:tab w:val="center" w:pos="7020"/>
        <w:tab w:val="right" w:pos="9638"/>
      </w:tabs>
      <w:suppressAutoHyphens/>
      <w:autoSpaceDE w:val="0"/>
      <w:spacing w:before="40" w:after="120"/>
      <w:ind w:right="522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0930F" w14:textId="77777777" w:rsidR="00B76613" w:rsidRPr="00C35FDB" w:rsidRDefault="00B76613" w:rsidP="00B76613">
    <w:pPr>
      <w:pStyle w:val="CLASSIFICAZIONEBODY4"/>
      <w:pBdr>
        <w:top w:val="single" w:sz="4" w:space="1" w:color="auto"/>
      </w:pBdr>
      <w:spacing w:after="0"/>
      <w:rPr>
        <w:rFonts w:ascii="Arial" w:eastAsia="Times New Roman" w:hAnsi="Arial" w:cs="Arial"/>
        <w:b w:val="0"/>
        <w:bCs/>
        <w:color w:val="auto"/>
        <w:kern w:val="2"/>
        <w:sz w:val="16"/>
        <w:szCs w:val="16"/>
        <w:lang w:eastAsia="it-IT"/>
      </w:rPr>
    </w:pPr>
    <w:r w:rsidRPr="00C35FDB">
      <w:rPr>
        <w:rFonts w:ascii="Arial" w:hAnsi="Arial" w:cs="Arial"/>
        <w:b w:val="0"/>
        <w:bCs/>
        <w:sz w:val="16"/>
        <w:szCs w:val="16"/>
      </w:rPr>
      <w:t xml:space="preserve">classificazione del documento: Consip internal 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&lt;</w:t>
    </w:r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>sostituire: quando il documento viene personalizzato con</w:t>
    </w:r>
    <w:r w:rsidRPr="00C35FDB">
      <w:rPr>
        <w:rFonts w:ascii="Arial" w:hAnsi="Arial" w:cs="Arial"/>
        <w:b w:val="0"/>
        <w:bCs/>
        <w:i/>
        <w:iCs/>
        <w:color w:val="007BB8"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Consip confidential</w:t>
    </w:r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 xml:space="preserve">; quando il documento viene pubblicato con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Consip public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&gt;</w:t>
    </w:r>
  </w:p>
  <w:p w14:paraId="613681EF" w14:textId="77777777" w:rsidR="00B76613" w:rsidRPr="00C35FDB" w:rsidRDefault="00B76613" w:rsidP="00B76613">
    <w:pPr>
      <w:pStyle w:val="Pidipagina"/>
      <w:rPr>
        <w:rFonts w:ascii="Arial" w:hAnsi="Arial" w:cs="Arial"/>
        <w:b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Gara a procedura aperta ai sensi del D. Lgs. 36/2023 </w:t>
    </w:r>
  </w:p>
  <w:p w14:paraId="0323A5B7" w14:textId="77777777" w:rsidR="00B76613" w:rsidRPr="00C35FDB" w:rsidRDefault="00B76613" w:rsidP="00B76613">
    <w:pPr>
      <w:pStyle w:val="Pidipagina"/>
      <w:rPr>
        <w:rFonts w:ascii="Arial" w:hAnsi="Arial" w:cs="Arial"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Allegato Dichiarazioni DPCM 187/1991 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</w:t>
    </w:r>
  </w:p>
  <w:p w14:paraId="33F3E4E2" w14:textId="77777777" w:rsidR="00B76613" w:rsidRDefault="00B7661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F5F91F" w14:textId="77777777" w:rsidR="005E6CF9" w:rsidRDefault="005E6CF9" w:rsidP="00992129">
      <w:r>
        <w:separator/>
      </w:r>
    </w:p>
  </w:footnote>
  <w:footnote w:type="continuationSeparator" w:id="0">
    <w:p w14:paraId="319C68C2" w14:textId="77777777" w:rsidR="005E6CF9" w:rsidRDefault="005E6CF9" w:rsidP="00992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3A47A" w14:textId="578913DD" w:rsidR="00347B8C" w:rsidRDefault="002A787D">
    <w:pPr>
      <w:pStyle w:val="Intestazione"/>
    </w:pPr>
    <w:del w:id="0" w:author="Autore">
      <w:r w:rsidRPr="0005165F" w:rsidDel="00A62BDB">
        <w:rPr>
          <w:noProof/>
          <w:color w:val="004288"/>
          <w:sz w:val="18"/>
          <w:szCs w:val="18"/>
        </w:rPr>
        <w:drawing>
          <wp:anchor distT="0" distB="0" distL="114300" distR="114300" simplePos="0" relativeHeight="251661312" behindDoc="0" locked="0" layoutInCell="1" allowOverlap="1" wp14:anchorId="6B232E69" wp14:editId="485E4CE9">
            <wp:simplePos x="0" y="0"/>
            <wp:positionH relativeFrom="column">
              <wp:posOffset>-720090</wp:posOffset>
            </wp:positionH>
            <wp:positionV relativeFrom="page">
              <wp:posOffset>360045</wp:posOffset>
            </wp:positionV>
            <wp:extent cx="1209600" cy="316800"/>
            <wp:effectExtent l="0" t="0" r="0" b="7620"/>
            <wp:wrapNone/>
            <wp:docPr id="2000596847" name="Immagine 2000596847" descr="Immagine che contiene Elementi grafici, Carattere, grafica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912499" name="Immagine 463912499" descr="Immagine che contiene Elementi grafici, Carattere, grafica, logo&#10;&#10;Descrizione generata automaticamente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00" cy="31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</w:p>
  <w:p w14:paraId="5D89A73F" w14:textId="169EC7EE" w:rsidR="00347B8C" w:rsidRDefault="00347B8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FAA46" w14:textId="1DD3FE3E" w:rsidR="00347B8C" w:rsidRDefault="002A787D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19FC5107" wp14:editId="36CB280A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0421CF" w14:textId="7600F17F" w:rsidR="007815C6" w:rsidRDefault="007815C6">
    <w:pPr>
      <w:pStyle w:val="TAGTECNICI"/>
    </w:pPr>
  </w:p>
  <w:p w14:paraId="1A91EEFF" w14:textId="22331C5E" w:rsidR="007815C6" w:rsidRDefault="007815C6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F"/>
    <w:multiLevelType w:val="multilevel"/>
    <w:tmpl w:val="CBF65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color w:val="auto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rebuchet MS" w:hAnsi="Trebuchet MS" w:cs="Trebuchet MS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352FF9"/>
    <w:multiLevelType w:val="hybridMultilevel"/>
    <w:tmpl w:val="42E0F40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AB64DA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1E56172"/>
    <w:multiLevelType w:val="hybridMultilevel"/>
    <w:tmpl w:val="0AA81E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76BDE"/>
    <w:multiLevelType w:val="hybridMultilevel"/>
    <w:tmpl w:val="D1DC8E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C34FB0"/>
    <w:multiLevelType w:val="hybridMultilevel"/>
    <w:tmpl w:val="4A62188E"/>
    <w:lvl w:ilvl="0" w:tplc="EFDEC3F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6D401F"/>
    <w:multiLevelType w:val="multilevel"/>
    <w:tmpl w:val="DD84BC0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4985406">
    <w:abstractNumId w:val="7"/>
  </w:num>
  <w:num w:numId="2" w16cid:durableId="1220357193">
    <w:abstractNumId w:val="4"/>
  </w:num>
  <w:num w:numId="3" w16cid:durableId="62801821">
    <w:abstractNumId w:val="5"/>
  </w:num>
  <w:num w:numId="4" w16cid:durableId="2142459115">
    <w:abstractNumId w:val="0"/>
  </w:num>
  <w:num w:numId="5" w16cid:durableId="1226838156">
    <w:abstractNumId w:val="2"/>
  </w:num>
  <w:num w:numId="6" w16cid:durableId="1208031369">
    <w:abstractNumId w:val="3"/>
  </w:num>
  <w:num w:numId="7" w16cid:durableId="722103525">
    <w:abstractNumId w:val="6"/>
  </w:num>
  <w:num w:numId="8" w16cid:durableId="710956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trackRevision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129"/>
    <w:rsid w:val="00027C0A"/>
    <w:rsid w:val="0003731A"/>
    <w:rsid w:val="00072A34"/>
    <w:rsid w:val="00083CB2"/>
    <w:rsid w:val="000B69D2"/>
    <w:rsid w:val="000C4F9E"/>
    <w:rsid w:val="0010225F"/>
    <w:rsid w:val="001105D3"/>
    <w:rsid w:val="00127DC5"/>
    <w:rsid w:val="00144829"/>
    <w:rsid w:val="00155015"/>
    <w:rsid w:val="001600D5"/>
    <w:rsid w:val="00176784"/>
    <w:rsid w:val="0018165E"/>
    <w:rsid w:val="001A64E4"/>
    <w:rsid w:val="001B25E4"/>
    <w:rsid w:val="001D6279"/>
    <w:rsid w:val="001D6F6A"/>
    <w:rsid w:val="00202785"/>
    <w:rsid w:val="00221505"/>
    <w:rsid w:val="0025186C"/>
    <w:rsid w:val="00263176"/>
    <w:rsid w:val="002834F2"/>
    <w:rsid w:val="0029175E"/>
    <w:rsid w:val="002966A0"/>
    <w:rsid w:val="002A787D"/>
    <w:rsid w:val="002B5D20"/>
    <w:rsid w:val="002F4F4E"/>
    <w:rsid w:val="00323D9C"/>
    <w:rsid w:val="00346924"/>
    <w:rsid w:val="00347B8C"/>
    <w:rsid w:val="00376338"/>
    <w:rsid w:val="00397697"/>
    <w:rsid w:val="003C187B"/>
    <w:rsid w:val="003C35EC"/>
    <w:rsid w:val="003F5148"/>
    <w:rsid w:val="003F6AE7"/>
    <w:rsid w:val="004022FC"/>
    <w:rsid w:val="00443136"/>
    <w:rsid w:val="004662BC"/>
    <w:rsid w:val="004829A4"/>
    <w:rsid w:val="00495544"/>
    <w:rsid w:val="004C33DE"/>
    <w:rsid w:val="004E02B7"/>
    <w:rsid w:val="00504934"/>
    <w:rsid w:val="00530C4C"/>
    <w:rsid w:val="00537C1C"/>
    <w:rsid w:val="005A47E6"/>
    <w:rsid w:val="005A48A2"/>
    <w:rsid w:val="005B4C3D"/>
    <w:rsid w:val="005D6542"/>
    <w:rsid w:val="005E4115"/>
    <w:rsid w:val="005E6CF9"/>
    <w:rsid w:val="00612AAB"/>
    <w:rsid w:val="00623FFF"/>
    <w:rsid w:val="006362D5"/>
    <w:rsid w:val="00663162"/>
    <w:rsid w:val="006701E7"/>
    <w:rsid w:val="00690A6B"/>
    <w:rsid w:val="006925D3"/>
    <w:rsid w:val="006C09A9"/>
    <w:rsid w:val="006E6F63"/>
    <w:rsid w:val="0072497C"/>
    <w:rsid w:val="00776D9E"/>
    <w:rsid w:val="007815C6"/>
    <w:rsid w:val="007F7A84"/>
    <w:rsid w:val="008120B8"/>
    <w:rsid w:val="00814AEF"/>
    <w:rsid w:val="00897442"/>
    <w:rsid w:val="008E6439"/>
    <w:rsid w:val="008F66D5"/>
    <w:rsid w:val="00913394"/>
    <w:rsid w:val="00935233"/>
    <w:rsid w:val="009414BE"/>
    <w:rsid w:val="00962E21"/>
    <w:rsid w:val="00983124"/>
    <w:rsid w:val="00992129"/>
    <w:rsid w:val="009B3BB3"/>
    <w:rsid w:val="009B6C85"/>
    <w:rsid w:val="00A06A8E"/>
    <w:rsid w:val="00A11734"/>
    <w:rsid w:val="00A62BDB"/>
    <w:rsid w:val="00A80A2A"/>
    <w:rsid w:val="00AA1CFD"/>
    <w:rsid w:val="00AE724F"/>
    <w:rsid w:val="00B13160"/>
    <w:rsid w:val="00B20BAE"/>
    <w:rsid w:val="00B23F2E"/>
    <w:rsid w:val="00B36383"/>
    <w:rsid w:val="00B76613"/>
    <w:rsid w:val="00B82A4C"/>
    <w:rsid w:val="00B83630"/>
    <w:rsid w:val="00BA4F8B"/>
    <w:rsid w:val="00BC691A"/>
    <w:rsid w:val="00C83D3A"/>
    <w:rsid w:val="00CE08CC"/>
    <w:rsid w:val="00D02C55"/>
    <w:rsid w:val="00D36BD4"/>
    <w:rsid w:val="00DD014A"/>
    <w:rsid w:val="00DE4C7B"/>
    <w:rsid w:val="00E12352"/>
    <w:rsid w:val="00E22A23"/>
    <w:rsid w:val="00E36D03"/>
    <w:rsid w:val="00E4272C"/>
    <w:rsid w:val="00E71761"/>
    <w:rsid w:val="00E74C56"/>
    <w:rsid w:val="00E9565A"/>
    <w:rsid w:val="00EF1F79"/>
    <w:rsid w:val="00F67593"/>
    <w:rsid w:val="00F745CD"/>
    <w:rsid w:val="00FC2193"/>
    <w:rsid w:val="00FD606B"/>
    <w:rsid w:val="00FE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A27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92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992129"/>
    <w:pPr>
      <w:spacing w:after="280" w:line="360" w:lineRule="atLeast"/>
      <w:outlineLvl w:val="0"/>
    </w:pPr>
    <w:rPr>
      <w:sz w:val="24"/>
    </w:rPr>
  </w:style>
  <w:style w:type="paragraph" w:styleId="Titolo2">
    <w:name w:val="heading 2"/>
    <w:aliases w:val="2 headline,h"/>
    <w:basedOn w:val="Normale"/>
    <w:next w:val="Normale"/>
    <w:link w:val="Titolo2Carattere"/>
    <w:qFormat/>
    <w:rsid w:val="00992129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2Carattere">
    <w:name w:val="Titolo 2 Carattere"/>
    <w:aliases w:val="2 headline Carattere,h Carattere"/>
    <w:basedOn w:val="Carpredefinitoparagrafo"/>
    <w:link w:val="Titolo2"/>
    <w:rsid w:val="00992129"/>
    <w:rPr>
      <w:rFonts w:ascii="Arial" w:eastAsia="Times New Roman" w:hAnsi="Arial" w:cs="Times New Roman"/>
      <w:b/>
      <w:i/>
      <w:sz w:val="24"/>
      <w:szCs w:val="20"/>
      <w:lang w:eastAsia="it-IT"/>
    </w:rPr>
  </w:style>
  <w:style w:type="paragraph" w:customStyle="1" w:styleId="centerbold">
    <w:name w:val="center bold"/>
    <w:aliases w:val="cbo"/>
    <w:basedOn w:val="Normale"/>
    <w:rsid w:val="00992129"/>
    <w:pPr>
      <w:jc w:val="center"/>
    </w:pPr>
    <w:rPr>
      <w:b/>
      <w:sz w:val="24"/>
    </w:rPr>
  </w:style>
  <w:style w:type="character" w:styleId="Collegamentoipertestuale">
    <w:name w:val="Hyperlink"/>
    <w:uiPriority w:val="99"/>
    <w:rsid w:val="00992129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992129"/>
    <w:pPr>
      <w:tabs>
        <w:tab w:val="center" w:pos="5040"/>
        <w:tab w:val="right" w:pos="9360"/>
      </w:tabs>
    </w:pPr>
    <w:rPr>
      <w:sz w:val="24"/>
    </w:rPr>
  </w:style>
  <w:style w:type="character" w:customStyle="1" w:styleId="IntestazioneCarattere">
    <w:name w:val="Intestazione Carattere"/>
    <w:basedOn w:val="Carpredefinitoparagrafo"/>
    <w:link w:val="Intestazione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992129"/>
    <w:pPr>
      <w:tabs>
        <w:tab w:val="center" w:pos="4680"/>
        <w:tab w:val="right" w:pos="9360"/>
      </w:tabs>
    </w:pPr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992129"/>
    <w:pPr>
      <w:tabs>
        <w:tab w:val="left" w:pos="600"/>
        <w:tab w:val="right" w:pos="8497"/>
      </w:tabs>
      <w:spacing w:line="360" w:lineRule="auto"/>
    </w:pPr>
    <w:rPr>
      <w:rFonts w:ascii="Trebuchet MS" w:hAnsi="Trebuchet MS" w:cs="Trebuchet MS"/>
      <w:b/>
      <w:color w:val="000000" w:themeColor="text1"/>
    </w:rPr>
  </w:style>
  <w:style w:type="paragraph" w:styleId="Sommario2">
    <w:name w:val="toc 2"/>
    <w:basedOn w:val="Normale"/>
    <w:next w:val="Normale"/>
    <w:autoRedefine/>
    <w:uiPriority w:val="39"/>
    <w:rsid w:val="00992129"/>
    <w:pPr>
      <w:tabs>
        <w:tab w:val="left" w:pos="800"/>
        <w:tab w:val="right" w:pos="8505"/>
        <w:tab w:val="right" w:leader="dot" w:pos="9072"/>
      </w:tabs>
      <w:spacing w:line="300" w:lineRule="exact"/>
      <w:ind w:left="200"/>
    </w:pPr>
    <w:rPr>
      <w:rFonts w:ascii="Trebuchet MS" w:hAnsi="Trebuchet MS"/>
      <w:noProof/>
      <w:szCs w:val="24"/>
    </w:rPr>
  </w:style>
  <w:style w:type="paragraph" w:styleId="Paragrafoelenco">
    <w:name w:val="List Paragraph"/>
    <w:basedOn w:val="Normale"/>
    <w:uiPriority w:val="99"/>
    <w:qFormat/>
    <w:rsid w:val="00992129"/>
    <w:pPr>
      <w:ind w:left="708"/>
    </w:pPr>
  </w:style>
  <w:style w:type="paragraph" w:customStyle="1" w:styleId="art-comma">
    <w:name w:val="art-comma"/>
    <w:basedOn w:val="Normale"/>
    <w:rsid w:val="00992129"/>
    <w:pPr>
      <w:snapToGrid w:val="0"/>
      <w:ind w:left="709" w:hanging="709"/>
      <w:jc w:val="both"/>
    </w:pPr>
    <w:rPr>
      <w:rFonts w:ascii="Calibri" w:hAnsi="Calibri" w:cs="Calibri"/>
      <w:sz w:val="24"/>
      <w:szCs w:val="24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9414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414BE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414B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14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14B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14B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14BE"/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qFormat/>
    <w:rsid w:val="00202785"/>
    <w:pPr>
      <w:widowControl w:val="0"/>
      <w:autoSpaceDE w:val="0"/>
      <w:autoSpaceDN w:val="0"/>
      <w:adjustRightInd w:val="0"/>
      <w:spacing w:line="300" w:lineRule="atLeast"/>
      <w:jc w:val="both"/>
    </w:pPr>
    <w:rPr>
      <w:rFonts w:asciiTheme="minorHAnsi" w:hAnsiTheme="minorHAnsi"/>
      <w:kern w:val="2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202785"/>
    <w:rPr>
      <w:rFonts w:eastAsia="Times New Roman" w:cs="Times New Roman"/>
      <w:kern w:val="2"/>
      <w:sz w:val="20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27C0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27C0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umeroelenco">
    <w:name w:val="List Number"/>
    <w:basedOn w:val="Normale"/>
    <w:link w:val="NumeroelencoCarattere"/>
    <w:rsid w:val="00027C0A"/>
    <w:pPr>
      <w:widowControl w:val="0"/>
      <w:numPr>
        <w:numId w:val="8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Grassettocorsivo">
    <w:name w:val="Grassetto corsivo"/>
    <w:rsid w:val="00027C0A"/>
    <w:rPr>
      <w:rFonts w:ascii="Trebuchet MS" w:hAnsi="Trebuchet MS"/>
      <w:b/>
      <w:i/>
      <w:sz w:val="20"/>
    </w:rPr>
  </w:style>
  <w:style w:type="paragraph" w:customStyle="1" w:styleId="StileTitolocopertinaCrenatura16pt">
    <w:name w:val="Stile Titolo copertina + Crenatura 16 pt"/>
    <w:basedOn w:val="Normale"/>
    <w:rsid w:val="00027C0A"/>
    <w:pPr>
      <w:widowControl w:val="0"/>
      <w:spacing w:line="480" w:lineRule="auto"/>
    </w:pPr>
    <w:rPr>
      <w:rFonts w:ascii="Trebuchet MS" w:hAnsi="Trebuchet MS"/>
      <w:caps/>
      <w:kern w:val="32"/>
      <w:sz w:val="28"/>
      <w:szCs w:val="28"/>
    </w:rPr>
  </w:style>
  <w:style w:type="character" w:customStyle="1" w:styleId="BLOCKBOLD">
    <w:name w:val="BLOCK BOLD"/>
    <w:rsid w:val="00027C0A"/>
    <w:rPr>
      <w:rFonts w:ascii="Trebuchet MS" w:hAnsi="Trebuchet MS"/>
      <w:b/>
      <w:caps/>
      <w:color w:val="auto"/>
      <w:sz w:val="20"/>
      <w:szCs w:val="20"/>
    </w:rPr>
  </w:style>
  <w:style w:type="character" w:customStyle="1" w:styleId="NumeroelencoCarattere">
    <w:name w:val="Numero elenco Carattere"/>
    <w:link w:val="Numeroelenco"/>
    <w:rsid w:val="00027C0A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Revisione">
    <w:name w:val="Revision"/>
    <w:hidden/>
    <w:uiPriority w:val="99"/>
    <w:semiHidden/>
    <w:rsid w:val="002834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1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9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49CEA74A511104481320C5C68E5F2E8" ma:contentTypeVersion="3" ma:contentTypeDescription="Creare un nuovo documento." ma:contentTypeScope="" ma:versionID="35ceae5d1d0045f236fc541ba66af713">
  <xsd:schema xmlns:xsd="http://www.w3.org/2001/XMLSchema" xmlns:xs="http://www.w3.org/2001/XMLSchema" xmlns:p="http://schemas.microsoft.com/office/2006/metadata/properties" xmlns:ns2="93cd5faf-1904-4bbd-8598-f213a7daec58" targetNamespace="http://schemas.microsoft.com/office/2006/metadata/properties" ma:root="true" ma:fieldsID="3bdae466a09ca90392dcabf41a593357" ns2:_="">
    <xsd:import namespace="93cd5faf-1904-4bbd-8598-f213a7daec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cd5faf-1904-4bbd-8598-f213a7daec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15855F-14A0-4ADA-88CF-40E0D00CB7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cd5faf-1904-4bbd-8598-f213a7daec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B7800F-5243-427F-8A9A-D8C388D37B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4883C5-FFBB-4861-B252-3A255624AAE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2025-11-07T14:56:00Z</dcterms:created>
  <dcterms:modified xsi:type="dcterms:W3CDTF">2025-11-12T08:56:00Z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0x010100049CEA74A511104481320C5C68E5F2E8</vt:lpwstr>
  </property>
  <property fmtid="{D5CDD505-2E9C-101B-9397-08002B2CF9AE}" pid="3" name="docLang">
    <vt:lpwstr>it</vt:lpwstr>
  </property>
</Properties>
</file>